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4E301F55" wp14:editId="272EE8B5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11CB2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4DA21FA6" wp14:editId="5FA51079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A75E4BF" wp14:editId="77D557B6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FD22EB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027F40" w:rsidRDefault="00027F40" w:rsidP="00FD22EB">
            <w:pPr>
              <w:spacing w:after="130"/>
              <w:ind w:left="1925" w:right="1640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zmeny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FD22EB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911CB2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911CB2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357D01" w:rsidRPr="00C05D70" w:rsidTr="00911CB2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357D01" w:rsidP="00911CB2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BE764E">
              <w:rPr>
                <w:rFonts w:ascii="Arial" w:hAnsi="Arial" w:cs="Arial"/>
                <w:b/>
                <w:bCs/>
                <w:sz w:val="19"/>
                <w:szCs w:val="19"/>
              </w:rPr>
              <w:t>Zlepšenie kľúčových kompetencií žiakov základných škôl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F661C" w:rsidRDefault="007F661C"/>
    <w:p w:rsidR="007F661C" w:rsidRDefault="007F661C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911CB2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61C" w:rsidRPr="00C05D70" w:rsidRDefault="00104976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44525506"/>
                <w:placeholder>
                  <w:docPart w:val="599658BEEE2B431DB03FC04408077DD7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stratégiou/Integrovanou územnou stratégiou UMR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61C" w:rsidRPr="00C05D70" w:rsidRDefault="00104976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120981897"/>
                <w:placeholder>
                  <w:docPart w:val="EB3D35884E114A779B4C9334D905A737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517A1A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44671"/>
            <w:placeholder>
              <w:docPart w:val="0DDA013D05BE4BDBB24620FCD0845B4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5D230B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DB176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7D4DD4" w:rsidRDefault="007F661C" w:rsidP="00911CB2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32067395"/>
            <w:placeholder>
              <w:docPart w:val="FE7CB31ECBC94D4B8F66991D8D560F0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5D230B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7D4DD4" w:rsidRDefault="007F661C" w:rsidP="00911CB2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14948237"/>
            <w:placeholder>
              <w:docPart w:val="FBA0A71814394FF7BEB8D1A38300AF0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>
      <w:r>
        <w:br w:type="page"/>
      </w:r>
    </w:p>
    <w:p w:rsidR="00B90F9C" w:rsidRDefault="00B90F9C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6C3A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07111D" w:rsidRPr="00C05D70" w:rsidRDefault="0007111D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07111D" w:rsidRPr="00C05D70" w:rsidRDefault="0007111D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6C3A45">
        <w:trPr>
          <w:trHeight w:val="695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2B3D0A" w:rsidRDefault="0041095F" w:rsidP="002B3D0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BF723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BF7233">
              <w:t>.</w:t>
            </w:r>
            <w:r w:rsidR="002B3D0A">
              <w:t xml:space="preserve"> </w:t>
            </w:r>
            <w:r w:rsidR="002B3D0A">
              <w:rPr>
                <w:rStyle w:val="Odkaznapoznmkupodiarou"/>
              </w:rPr>
              <w:footnoteReference w:id="13"/>
            </w:r>
            <w:r w:rsidR="002B3D0A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BF723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07111D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6C3A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111D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380"/>
        </w:trPr>
        <w:tc>
          <w:tcPr>
            <w:tcW w:w="3826" w:type="dxa"/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429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07111D" w:rsidRPr="00B341AC" w:rsidRDefault="0007111D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911CB2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5276D" w:rsidRPr="00C05D70" w:rsidTr="00911CB2">
        <w:trPr>
          <w:trHeight w:val="79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D60283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D5276D" w:rsidRPr="00C05D70" w:rsidTr="00911CB2">
        <w:trPr>
          <w:trHeight w:val="96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E52A48" w:rsidRDefault="00D5276D" w:rsidP="00911CB2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357D01" w:rsidRPr="00BE764E">
              <w:rPr>
                <w:rFonts w:ascii="Arial" w:hAnsi="Arial" w:cs="Arial"/>
                <w:b/>
                <w:bCs/>
                <w:sz w:val="19"/>
                <w:szCs w:val="19"/>
              </w:rPr>
              <w:t>Zlepšenie kľúčových kompetencií žiakov základných škôl</w:t>
            </w:r>
            <w:r w:rsidR="00357D01"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7F661C" w:rsidRDefault="007F661C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911C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911C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Pr="00C05D70" w:rsidRDefault="00104976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5833153"/>
                <w:placeholder>
                  <w:docPart w:val="271B61BC29514748A51A712A6F5EF94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/>
        </w:tc>
        <w:tc>
          <w:tcPr>
            <w:tcW w:w="115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/>
        </w:tc>
        <w:tc>
          <w:tcPr>
            <w:tcW w:w="115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104976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98619741"/>
                <w:placeholder>
                  <w:docPart w:val="0705F0E2D75D45A09F28AD644FA9D60F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104976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860037059"/>
                <w:placeholder>
                  <w:docPart w:val="43065AE09CD54010B0968DDAA7814F3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104976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56150520"/>
                <w:placeholder>
                  <w:docPart w:val="DC423548B21D4AF4899731E03D96B5E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016B9C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výsledkov žiakov v meraniach dosiahnutých vedomostí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104976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57494985"/>
                <w:placeholder>
                  <w:docPart w:val="DE6223B9D44C40BFB076F48893BE113F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60BA7" w:rsidRDefault="00F60BA7"/>
    <w:p w:rsidR="00F60BA7" w:rsidRDefault="00F60BA7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základného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4173F7C8F33C41E998873F220DC43B1B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základného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01CC2E18212141B5A9E4F9B3BAE4F66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7676617"/>
            <w:placeholder>
              <w:docPart w:val="16A56D7FDBDE466A8BB498AFD2D9D07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98160760"/>
            <w:placeholder>
              <w:docPart w:val="10EBA07883E24E228E885C6BFA39B80D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68991807"/>
            <w:placeholder>
              <w:docPart w:val="26A3C45670684A6D98EA1B511C60F259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5624796"/>
            <w:placeholder>
              <w:docPart w:val="55E99CDCF8464050B9C85AFA66BE113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E63E34" w:rsidRDefault="00E63E34"/>
    <w:p w:rsidR="00E63E34" w:rsidRDefault="00E63E34"/>
    <w:p w:rsidR="00E63E34" w:rsidRDefault="00E63E34"/>
    <w:p w:rsidR="00E63E34" w:rsidRDefault="00E63E34"/>
    <w:p w:rsidR="00E63E34" w:rsidRDefault="00E63E34"/>
    <w:p w:rsidR="006C3A45" w:rsidRDefault="006C3A45"/>
    <w:p w:rsidR="00E63E34" w:rsidRDefault="00E63E34"/>
    <w:p w:rsidR="00E63E34" w:rsidRPr="00F93B3F" w:rsidRDefault="00E63E34" w:rsidP="00E63E34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F93B3F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7"/>
        <w:tblW w:w="5062" w:type="pct"/>
        <w:tblLayout w:type="fixed"/>
        <w:tblLook w:val="04A0" w:firstRow="1" w:lastRow="0" w:firstColumn="1" w:lastColumn="0" w:noHBand="0" w:noVBand="1"/>
      </w:tblPr>
      <w:tblGrid>
        <w:gridCol w:w="1956"/>
        <w:gridCol w:w="9496"/>
        <w:gridCol w:w="1370"/>
        <w:gridCol w:w="1573"/>
        <w:gridCol w:w="1177"/>
      </w:tblGrid>
      <w:tr w:rsidR="00E63E34" w:rsidRPr="00F93B3F" w:rsidTr="00941339"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 bodová škála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E63E34" w:rsidRPr="00F93B3F" w:rsidTr="00E63E34">
        <w:trPr>
          <w:cantSplit/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intervenčnou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stratégiou IROP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E63E34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stratégiou/Integrovanou územnou stratégiou UMR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3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Default="009E73EE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ind w:left="319" w:hanging="319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ind w:left="319" w:hanging="319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zlepšeniu výsledkov žiakov v meraniach dosiahnutých vedomostí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zvyšovaniu kvality a zlepšeniu infraštruktúry základného vzdelávania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aspektom základného vzdelávania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E63E34" w:rsidRPr="00F93B3F" w:rsidTr="00941339">
        <w:trPr>
          <w:trHeight w:val="180"/>
        </w:trPr>
        <w:tc>
          <w:tcPr>
            <w:tcW w:w="411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61006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9E73EE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45</w:t>
            </w:r>
          </w:p>
        </w:tc>
      </w:tr>
    </w:tbl>
    <w:p w:rsidR="00E63E34" w:rsidRDefault="00E63E34" w:rsidP="00E63E34"/>
    <w:p w:rsidR="00AE6EF6" w:rsidRDefault="00AE6EF6">
      <w:r>
        <w:br w:type="page"/>
      </w:r>
    </w:p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9E73E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45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6C3A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3205CE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2B3D0A" w:rsidRDefault="00E83D82" w:rsidP="002B3D0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BF723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BF7233">
              <w:t>.</w:t>
            </w:r>
            <w:r w:rsidR="002B3D0A">
              <w:t xml:space="preserve"> </w:t>
            </w:r>
            <w:r w:rsidR="002B3D0A">
              <w:rPr>
                <w:rStyle w:val="Odkaznapoznmkupodiarou"/>
              </w:rPr>
              <w:footnoteReference w:id="29"/>
            </w:r>
            <w:r w:rsidR="002B3D0A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BF723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6C3A45">
        <w:trPr>
          <w:trHeight w:val="388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07111D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="006C3A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6C3A45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111D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07111D" w:rsidRPr="00B341AC" w:rsidRDefault="0007111D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400B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54" w:rsidRDefault="00B23D54" w:rsidP="009B44B8">
      <w:pPr>
        <w:spacing w:after="0" w:line="240" w:lineRule="auto"/>
      </w:pPr>
      <w:r>
        <w:separator/>
      </w:r>
    </w:p>
  </w:endnote>
  <w:endnote w:type="continuationSeparator" w:id="0">
    <w:p w:rsidR="00B23D54" w:rsidRDefault="00B23D5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AD2C46" w:rsidP="00AD2C46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A730D0">
      <w:rPr>
        <w:rFonts w:ascii="Arial" w:hAnsi="Arial" w:cs="Arial"/>
        <w:sz w:val="16"/>
        <w:szCs w:val="16"/>
      </w:rPr>
      <w:t>10</w:t>
    </w:r>
    <w:ins w:id="2" w:author="OM" w:date="2020-02-24T10:09:00Z">
      <w:r w:rsidR="00F428E5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D73E14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D73E14">
          <w:rPr>
            <w:rFonts w:ascii="Arial" w:hAnsi="Arial" w:cs="Arial"/>
            <w:sz w:val="16"/>
            <w:szCs w:val="16"/>
          </w:rPr>
          <w:fldChar w:fldCharType="begin"/>
        </w:r>
        <w:r w:rsidR="00AE6EF6" w:rsidRPr="00D73E14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D73E14">
          <w:rPr>
            <w:rFonts w:ascii="Arial" w:hAnsi="Arial" w:cs="Arial"/>
            <w:sz w:val="16"/>
            <w:szCs w:val="16"/>
          </w:rPr>
          <w:fldChar w:fldCharType="separate"/>
        </w:r>
        <w:r w:rsidR="00104976">
          <w:rPr>
            <w:rFonts w:ascii="Arial" w:hAnsi="Arial" w:cs="Arial"/>
            <w:noProof/>
            <w:sz w:val="16"/>
            <w:szCs w:val="16"/>
          </w:rPr>
          <w:t>3</w:t>
        </w:r>
        <w:r w:rsidR="00AE6EF6" w:rsidRPr="00D73E14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46" w:rsidRDefault="00AD2C46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A730D0">
      <w:rPr>
        <w:rFonts w:ascii="Arial" w:hAnsi="Arial" w:cs="Arial"/>
        <w:sz w:val="16"/>
        <w:szCs w:val="16"/>
      </w:rPr>
      <w:t>10</w:t>
    </w:r>
    <w:ins w:id="3" w:author="OM" w:date="2020-02-24T10:09:00Z">
      <w:r w:rsidR="00F428E5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54" w:rsidRDefault="00B23D54" w:rsidP="009B44B8">
      <w:pPr>
        <w:spacing w:after="0" w:line="240" w:lineRule="auto"/>
      </w:pPr>
      <w:r>
        <w:separator/>
      </w:r>
    </w:p>
  </w:footnote>
  <w:footnote w:type="continuationSeparator" w:id="0">
    <w:p w:rsidR="00B23D54" w:rsidRDefault="00B23D54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FD22EB" w:rsidRDefault="00FD22EB" w:rsidP="00FD22EB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07111D">
        <w:rPr>
          <w:rFonts w:ascii="Arial" w:hAnsi="Arial" w:cs="Arial"/>
          <w:sz w:val="16"/>
          <w:szCs w:val="16"/>
        </w:rPr>
        <w:t>(pri vylučovacích a bodovaných hodnotiacich kritériách)</w:t>
      </w:r>
      <w:r w:rsidR="0007111D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DB1767" w:rsidRDefault="00DB1767" w:rsidP="00104976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FB0501">
        <w:rPr>
          <w:rFonts w:ascii="Arial" w:hAnsi="Arial" w:cs="Arial"/>
          <w:sz w:val="16"/>
          <w:szCs w:val="16"/>
        </w:rPr>
        <w:t xml:space="preserve">. </w:t>
      </w:r>
      <w:r w:rsidR="00FC1694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79424A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91936">
        <w:rPr>
          <w:rFonts w:ascii="Arial" w:hAnsi="Arial" w:cs="Arial"/>
          <w:sz w:val="16"/>
          <w:szCs w:val="16"/>
        </w:rPr>
        <w:t xml:space="preserve">právne </w:t>
      </w:r>
      <w:r w:rsidR="0079424A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FC1694" w:rsidRPr="006C0B21">
        <w:rPr>
          <w:rFonts w:ascii="Arial" w:hAnsi="Arial" w:cs="Arial"/>
          <w:sz w:val="16"/>
          <w:szCs w:val="16"/>
        </w:rPr>
        <w:t xml:space="preserve"> </w:t>
      </w:r>
      <w:ins w:id="0" w:author="OM" w:date="2020-02-28T08:52:00Z">
        <w:r w:rsidR="00104976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</w:t>
        </w:r>
        <w:bookmarkStart w:id="1" w:name="_GoBack"/>
        <w:bookmarkEnd w:id="1"/>
        <w:r w:rsidR="00104976" w:rsidRPr="005F5D49">
          <w:rPr>
            <w:rFonts w:ascii="Arial" w:hAnsi="Arial" w:cs="Arial"/>
            <w:sz w:val="16"/>
            <w:szCs w:val="16"/>
          </w:rPr>
          <w:t>né v kapitole 4.1.1. PpOH.</w:t>
        </w:r>
      </w:ins>
    </w:p>
  </w:footnote>
  <w:footnote w:id="8">
    <w:p w:rsidR="00AE6EF6" w:rsidRDefault="00AE6EF6" w:rsidP="0041095F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6C3A45" w:rsidRPr="006C3A45">
        <w:rPr>
          <w:rFonts w:ascii="Arial" w:hAnsi="Arial" w:cs="Arial"/>
          <w:sz w:val="16"/>
          <w:szCs w:val="16"/>
        </w:rPr>
        <w:t xml:space="preserve"> </w:t>
      </w:r>
      <w:r w:rsidR="006C3A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07111D" w:rsidRDefault="0007111D" w:rsidP="00071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2B3D0A" w:rsidRDefault="002B3D0A" w:rsidP="002B3D0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07111D" w:rsidRDefault="0007111D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07111D" w:rsidRDefault="0007111D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07111D">
        <w:rPr>
          <w:rFonts w:ascii="Arial" w:hAnsi="Arial" w:cs="Arial"/>
          <w:sz w:val="16"/>
          <w:szCs w:val="16"/>
        </w:rPr>
        <w:t>(pri vylučovacích a bodovaných hodnotiacich kritériách)</w:t>
      </w:r>
      <w:r w:rsidR="0007111D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9E73EE">
        <w:rPr>
          <w:rFonts w:ascii="Arial" w:hAnsi="Arial" w:cs="Arial"/>
          <w:color w:val="000000" w:themeColor="text1"/>
          <w:sz w:val="16"/>
          <w:szCs w:val="16"/>
        </w:rPr>
        <w:t>27</w:t>
      </w:r>
      <w:r w:rsidR="009E73EE" w:rsidRPr="00911CB2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6C3A45" w:rsidRPr="006C3A45">
        <w:rPr>
          <w:rFonts w:ascii="Arial" w:hAnsi="Arial" w:cs="Arial"/>
          <w:sz w:val="16"/>
          <w:szCs w:val="16"/>
        </w:rPr>
        <w:t xml:space="preserve"> </w:t>
      </w:r>
      <w:r w:rsidR="006C3A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07111D" w:rsidRDefault="0007111D" w:rsidP="00071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2B3D0A" w:rsidRDefault="002B3D0A" w:rsidP="002B3D0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07111D" w:rsidRDefault="0007111D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07111D" w:rsidRDefault="0007111D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D0" w:rsidRDefault="00A730D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27F40"/>
    <w:rsid w:val="00036A31"/>
    <w:rsid w:val="0004578B"/>
    <w:rsid w:val="00051494"/>
    <w:rsid w:val="00051B81"/>
    <w:rsid w:val="00055EFA"/>
    <w:rsid w:val="0005646C"/>
    <w:rsid w:val="000614E5"/>
    <w:rsid w:val="00062525"/>
    <w:rsid w:val="00064840"/>
    <w:rsid w:val="0007111D"/>
    <w:rsid w:val="00071B7E"/>
    <w:rsid w:val="00076BF7"/>
    <w:rsid w:val="000868B3"/>
    <w:rsid w:val="00094F28"/>
    <w:rsid w:val="000A5BBF"/>
    <w:rsid w:val="000C53F2"/>
    <w:rsid w:val="000D39BE"/>
    <w:rsid w:val="000E371D"/>
    <w:rsid w:val="000F3D3D"/>
    <w:rsid w:val="00104976"/>
    <w:rsid w:val="00105536"/>
    <w:rsid w:val="0010760D"/>
    <w:rsid w:val="00116FE7"/>
    <w:rsid w:val="00125176"/>
    <w:rsid w:val="00137CC3"/>
    <w:rsid w:val="001408A6"/>
    <w:rsid w:val="00150561"/>
    <w:rsid w:val="00154F86"/>
    <w:rsid w:val="001846D1"/>
    <w:rsid w:val="001858E8"/>
    <w:rsid w:val="001941BE"/>
    <w:rsid w:val="00197270"/>
    <w:rsid w:val="001A37BB"/>
    <w:rsid w:val="001B0248"/>
    <w:rsid w:val="001B3EF8"/>
    <w:rsid w:val="001F0C07"/>
    <w:rsid w:val="002139AE"/>
    <w:rsid w:val="0022265F"/>
    <w:rsid w:val="002452DA"/>
    <w:rsid w:val="0024799D"/>
    <w:rsid w:val="002517F7"/>
    <w:rsid w:val="00263DEB"/>
    <w:rsid w:val="00285341"/>
    <w:rsid w:val="00290A6E"/>
    <w:rsid w:val="00292EE4"/>
    <w:rsid w:val="002A0D79"/>
    <w:rsid w:val="002A7A52"/>
    <w:rsid w:val="002B3D0A"/>
    <w:rsid w:val="002B480E"/>
    <w:rsid w:val="002B6037"/>
    <w:rsid w:val="002B6093"/>
    <w:rsid w:val="002B60FE"/>
    <w:rsid w:val="002B7C9C"/>
    <w:rsid w:val="002C2033"/>
    <w:rsid w:val="002C2724"/>
    <w:rsid w:val="002D28A7"/>
    <w:rsid w:val="003106FF"/>
    <w:rsid w:val="003129A7"/>
    <w:rsid w:val="003156CE"/>
    <w:rsid w:val="00317176"/>
    <w:rsid w:val="003205CE"/>
    <w:rsid w:val="00323FF3"/>
    <w:rsid w:val="003377A7"/>
    <w:rsid w:val="003413E7"/>
    <w:rsid w:val="003503DB"/>
    <w:rsid w:val="00351889"/>
    <w:rsid w:val="00357D01"/>
    <w:rsid w:val="003639C8"/>
    <w:rsid w:val="003739C8"/>
    <w:rsid w:val="00381F33"/>
    <w:rsid w:val="003A425F"/>
    <w:rsid w:val="003A5C6F"/>
    <w:rsid w:val="003C141E"/>
    <w:rsid w:val="003C225F"/>
    <w:rsid w:val="003C2AC6"/>
    <w:rsid w:val="003D05DC"/>
    <w:rsid w:val="003F5576"/>
    <w:rsid w:val="00400BE0"/>
    <w:rsid w:val="0040193D"/>
    <w:rsid w:val="004072C4"/>
    <w:rsid w:val="0041095F"/>
    <w:rsid w:val="00456E14"/>
    <w:rsid w:val="004669CF"/>
    <w:rsid w:val="00473BF7"/>
    <w:rsid w:val="004748A9"/>
    <w:rsid w:val="004841E3"/>
    <w:rsid w:val="004A274C"/>
    <w:rsid w:val="004B0BB8"/>
    <w:rsid w:val="004B5E2C"/>
    <w:rsid w:val="004C16E7"/>
    <w:rsid w:val="004D176E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61A53"/>
    <w:rsid w:val="00576E70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122C9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1936"/>
    <w:rsid w:val="00695365"/>
    <w:rsid w:val="006A08A6"/>
    <w:rsid w:val="006A0FA0"/>
    <w:rsid w:val="006C3A45"/>
    <w:rsid w:val="006C4992"/>
    <w:rsid w:val="006D149B"/>
    <w:rsid w:val="006D5D4D"/>
    <w:rsid w:val="00700482"/>
    <w:rsid w:val="0070283F"/>
    <w:rsid w:val="00712611"/>
    <w:rsid w:val="00712F7D"/>
    <w:rsid w:val="0071726E"/>
    <w:rsid w:val="0072173B"/>
    <w:rsid w:val="00730E76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9424A"/>
    <w:rsid w:val="007C3116"/>
    <w:rsid w:val="007C4076"/>
    <w:rsid w:val="007D4DD4"/>
    <w:rsid w:val="007D61AF"/>
    <w:rsid w:val="007E7961"/>
    <w:rsid w:val="007F49BE"/>
    <w:rsid w:val="007F4A58"/>
    <w:rsid w:val="007F661C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37F6"/>
    <w:rsid w:val="008A7DBF"/>
    <w:rsid w:val="008B4E86"/>
    <w:rsid w:val="008C2671"/>
    <w:rsid w:val="00911CB2"/>
    <w:rsid w:val="009175AF"/>
    <w:rsid w:val="00944BAA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3EE"/>
    <w:rsid w:val="009E7FE9"/>
    <w:rsid w:val="009F1B0E"/>
    <w:rsid w:val="009F3D26"/>
    <w:rsid w:val="00A0011D"/>
    <w:rsid w:val="00A07B8E"/>
    <w:rsid w:val="00A11A08"/>
    <w:rsid w:val="00A15E09"/>
    <w:rsid w:val="00A17D46"/>
    <w:rsid w:val="00A207AB"/>
    <w:rsid w:val="00A20F6F"/>
    <w:rsid w:val="00A2481D"/>
    <w:rsid w:val="00A3065E"/>
    <w:rsid w:val="00A334CD"/>
    <w:rsid w:val="00A400CE"/>
    <w:rsid w:val="00A601A7"/>
    <w:rsid w:val="00A634E1"/>
    <w:rsid w:val="00A64E0E"/>
    <w:rsid w:val="00A66794"/>
    <w:rsid w:val="00A72107"/>
    <w:rsid w:val="00A730D0"/>
    <w:rsid w:val="00A75FBD"/>
    <w:rsid w:val="00A80124"/>
    <w:rsid w:val="00A80A00"/>
    <w:rsid w:val="00A83B90"/>
    <w:rsid w:val="00A853A5"/>
    <w:rsid w:val="00A9035D"/>
    <w:rsid w:val="00A93A95"/>
    <w:rsid w:val="00AB1B6E"/>
    <w:rsid w:val="00AD08CE"/>
    <w:rsid w:val="00AD14B0"/>
    <w:rsid w:val="00AD2C46"/>
    <w:rsid w:val="00AE0EE7"/>
    <w:rsid w:val="00AE4439"/>
    <w:rsid w:val="00AE6EF6"/>
    <w:rsid w:val="00B10736"/>
    <w:rsid w:val="00B20440"/>
    <w:rsid w:val="00B23D54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1D5D"/>
    <w:rsid w:val="00BE764E"/>
    <w:rsid w:val="00BF5AF1"/>
    <w:rsid w:val="00BF7233"/>
    <w:rsid w:val="00BF7465"/>
    <w:rsid w:val="00C05D70"/>
    <w:rsid w:val="00C267D4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E0D6E"/>
    <w:rsid w:val="00D0570A"/>
    <w:rsid w:val="00D0779C"/>
    <w:rsid w:val="00D14CF2"/>
    <w:rsid w:val="00D227FA"/>
    <w:rsid w:val="00D5276D"/>
    <w:rsid w:val="00D579BA"/>
    <w:rsid w:val="00D73E14"/>
    <w:rsid w:val="00D865D3"/>
    <w:rsid w:val="00DB1767"/>
    <w:rsid w:val="00DB3D85"/>
    <w:rsid w:val="00DB78E1"/>
    <w:rsid w:val="00DC070A"/>
    <w:rsid w:val="00DC1212"/>
    <w:rsid w:val="00DC3A27"/>
    <w:rsid w:val="00DC5CE2"/>
    <w:rsid w:val="00DF3226"/>
    <w:rsid w:val="00E05B9A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63E34"/>
    <w:rsid w:val="00E83D82"/>
    <w:rsid w:val="00E9249D"/>
    <w:rsid w:val="00EA687B"/>
    <w:rsid w:val="00EA7774"/>
    <w:rsid w:val="00EB1FDC"/>
    <w:rsid w:val="00EB535B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41B4C"/>
    <w:rsid w:val="00F428E5"/>
    <w:rsid w:val="00F60BA7"/>
    <w:rsid w:val="00F6568E"/>
    <w:rsid w:val="00F72158"/>
    <w:rsid w:val="00F77B50"/>
    <w:rsid w:val="00F80307"/>
    <w:rsid w:val="00F84B30"/>
    <w:rsid w:val="00F95E11"/>
    <w:rsid w:val="00FB0501"/>
    <w:rsid w:val="00FB0AB2"/>
    <w:rsid w:val="00FC1694"/>
    <w:rsid w:val="00FC2EA4"/>
    <w:rsid w:val="00FC600A"/>
    <w:rsid w:val="00FD028A"/>
    <w:rsid w:val="00FD22EB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F5091026-640D-4664-9EB8-063E97D32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7">
    <w:name w:val="Table Grid7"/>
    <w:basedOn w:val="Normlnatabuka"/>
    <w:next w:val="Mriekatabuky"/>
    <w:uiPriority w:val="39"/>
    <w:rsid w:val="00E63E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599658BEEE2B431DB03FC04408077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6A4651-60CC-4D8D-891D-1E1F3378B930}"/>
      </w:docPartPr>
      <w:docPartBody>
        <w:p w:rsidR="003B74E4" w:rsidRDefault="00B86D99" w:rsidP="00B86D99">
          <w:pPr>
            <w:pStyle w:val="599658BEEE2B431DB03FC04408077DD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3D35884E114A779B4C9334D905A7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C6B6FE-3C87-46B7-B443-8CBEB23A3B7E}"/>
      </w:docPartPr>
      <w:docPartBody>
        <w:p w:rsidR="003B74E4" w:rsidRDefault="00B86D99" w:rsidP="00B86D99">
          <w:pPr>
            <w:pStyle w:val="EB3D35884E114A779B4C9334D905A73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DDA013D05BE4BDBB24620FCD0845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B3796-2892-4C98-BB52-A0C3C140223F}"/>
      </w:docPartPr>
      <w:docPartBody>
        <w:p w:rsidR="003B74E4" w:rsidRDefault="00B86D99" w:rsidP="00B86D99">
          <w:pPr>
            <w:pStyle w:val="0DDA013D05BE4BDBB24620FCD0845B4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E7CB31ECBC94D4B8F66991D8D560F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39BDFE-E496-4AC2-BE16-782C46B723A5}"/>
      </w:docPartPr>
      <w:docPartBody>
        <w:p w:rsidR="003B74E4" w:rsidRDefault="00B86D99" w:rsidP="00B86D99">
          <w:pPr>
            <w:pStyle w:val="FE7CB31ECBC94D4B8F66991D8D560F0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A0A71814394FF7BEB8D1A38300AF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E4194C-57E5-4930-91CE-A1E7F7DD5450}"/>
      </w:docPartPr>
      <w:docPartBody>
        <w:p w:rsidR="003B74E4" w:rsidRDefault="00B86D99" w:rsidP="00B86D99">
          <w:pPr>
            <w:pStyle w:val="FBA0A71814394FF7BEB8D1A38300AF09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1B61BC29514748A51A712A6F5EF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45E4B4-D8A3-4170-93B5-EB8519223A79}"/>
      </w:docPartPr>
      <w:docPartBody>
        <w:p w:rsidR="003B74E4" w:rsidRDefault="00B86D99" w:rsidP="00B86D99">
          <w:pPr>
            <w:pStyle w:val="271B61BC29514748A51A712A6F5EF9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705F0E2D75D45A09F28AD644FA9D6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6877BB-7A2A-46B9-9415-901716BDDE21}"/>
      </w:docPartPr>
      <w:docPartBody>
        <w:p w:rsidR="003B74E4" w:rsidRDefault="00B86D99" w:rsidP="00B86D99">
          <w:pPr>
            <w:pStyle w:val="0705F0E2D75D45A09F28AD644FA9D60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3065AE09CD54010B0968DDAA7814F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E4FDBC-EABD-4157-A890-A510A85FE6C3}"/>
      </w:docPartPr>
      <w:docPartBody>
        <w:p w:rsidR="003B74E4" w:rsidRDefault="00B86D99" w:rsidP="00B86D99">
          <w:pPr>
            <w:pStyle w:val="43065AE09CD54010B0968DDAA7814F3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C423548B21D4AF4899731E03D96B5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2BB906-EC52-415F-A528-A6F00BE716FB}"/>
      </w:docPartPr>
      <w:docPartBody>
        <w:p w:rsidR="003B74E4" w:rsidRDefault="00B86D99" w:rsidP="00B86D99">
          <w:pPr>
            <w:pStyle w:val="DC423548B21D4AF4899731E03D96B5E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E6223B9D44C40BFB076F48893BE11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70C3E8-C21D-4AA3-8EAE-ED91FC3A759E}"/>
      </w:docPartPr>
      <w:docPartBody>
        <w:p w:rsidR="003B74E4" w:rsidRDefault="00B86D99" w:rsidP="00B86D99">
          <w:pPr>
            <w:pStyle w:val="DE6223B9D44C40BFB076F48893BE113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173F7C8F33C41E998873F220DC43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189F74-E19B-4C28-B4B5-E594792382D8}"/>
      </w:docPartPr>
      <w:docPartBody>
        <w:p w:rsidR="003B74E4" w:rsidRDefault="00B86D99" w:rsidP="00B86D99">
          <w:pPr>
            <w:pStyle w:val="4173F7C8F33C41E998873F220DC43B1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CC2E18212141B5A9E4F9B3BAE4F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22AA8F-A581-4C45-A52D-EC7BFE86E496}"/>
      </w:docPartPr>
      <w:docPartBody>
        <w:p w:rsidR="003B74E4" w:rsidRDefault="00B86D99" w:rsidP="00B86D99">
          <w:pPr>
            <w:pStyle w:val="01CC2E18212141B5A9E4F9B3BAE4F6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6A56D7FDBDE466A8BB498AFD2D9D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8A0B52-6350-4D8D-AFD3-B2C7A9896F19}"/>
      </w:docPartPr>
      <w:docPartBody>
        <w:p w:rsidR="003B74E4" w:rsidRDefault="00B86D99" w:rsidP="00B86D99">
          <w:pPr>
            <w:pStyle w:val="16A56D7FDBDE466A8BB498AFD2D9D07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0EBA07883E24E228E885C6BFA39B8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F18E4-8298-4F90-A5BF-66275F3939F7}"/>
      </w:docPartPr>
      <w:docPartBody>
        <w:p w:rsidR="003B74E4" w:rsidRDefault="00B86D99" w:rsidP="00B86D99">
          <w:pPr>
            <w:pStyle w:val="10EBA07883E24E228E885C6BFA39B80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6A3C45670684A6D98EA1B511C60F2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B07BB8-BB0A-4348-A751-86B33E010476}"/>
      </w:docPartPr>
      <w:docPartBody>
        <w:p w:rsidR="003B74E4" w:rsidRDefault="00B86D99" w:rsidP="00B86D99">
          <w:pPr>
            <w:pStyle w:val="26A3C45670684A6D98EA1B511C60F25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5E99CDCF8464050B9C85AFA66BE11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4046FB-BF1F-42A5-91F5-234C11599A5F}"/>
      </w:docPartPr>
      <w:docPartBody>
        <w:p w:rsidR="003B74E4" w:rsidRDefault="00B86D99" w:rsidP="00B86D99">
          <w:pPr>
            <w:pStyle w:val="55E99CDCF8464050B9C85AFA66BE113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92D2E"/>
    <w:rsid w:val="001A0272"/>
    <w:rsid w:val="001F0A1A"/>
    <w:rsid w:val="00225E65"/>
    <w:rsid w:val="0026123B"/>
    <w:rsid w:val="002A2439"/>
    <w:rsid w:val="003709D3"/>
    <w:rsid w:val="00372018"/>
    <w:rsid w:val="003A42BD"/>
    <w:rsid w:val="003B74E4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A5808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86D9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36DEE421CEE54B9CB5E41679BBDA1AE9">
    <w:name w:val="36DEE421CEE54B9CB5E41679BBDA1AE9"/>
    <w:rsid w:val="00DA58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A65AE-160F-4249-A85C-93489377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946</Words>
  <Characters>5393</Characters>
  <Application>Microsoft Office Word</Application>
  <DocSecurity>0</DocSecurity>
  <Lines>44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6327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11</cp:revision>
  <cp:lastPrinted>2017-11-27T07:56:00Z</cp:lastPrinted>
  <dcterms:created xsi:type="dcterms:W3CDTF">2019-05-23T09:53:00Z</dcterms:created>
  <dcterms:modified xsi:type="dcterms:W3CDTF">2020-02-28T07:52:00Z</dcterms:modified>
</cp:coreProperties>
</file>